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327DE">
      <w:pPr>
        <w:rPr>
          <w:rFonts w:ascii="Arial" w:hAnsi="Arial"/>
          <w:b/>
          <w:sz w:val="28"/>
        </w:rPr>
      </w:pPr>
      <w:bookmarkStart w:id="0" w:name="_GoBack"/>
      <w:bookmarkEnd w:id="0"/>
      <w:r>
        <w:rPr>
          <w:rFonts w:ascii="Arial" w:hAnsi="Arial"/>
          <w:b/>
          <w:sz w:val="28"/>
        </w:rPr>
        <w:t>Memo</w:t>
      </w:r>
    </w:p>
    <w:p w:rsidR="00000000" w:rsidRDefault="00C327DE"/>
    <w:p w:rsidR="00000000" w:rsidRDefault="00C327DE">
      <w:r>
        <w:t>TO:</w:t>
      </w:r>
      <w:r>
        <w:tab/>
      </w:r>
      <w:r>
        <w:tab/>
        <w:t xml:space="preserve"> Senior Management</w:t>
      </w:r>
    </w:p>
    <w:p w:rsidR="00000000" w:rsidRDefault="00C327DE"/>
    <w:p w:rsidR="00000000" w:rsidRDefault="00C327DE">
      <w:r>
        <w:t>FROM:</w:t>
      </w:r>
      <w:r>
        <w:tab/>
      </w:r>
      <w:r>
        <w:tab/>
        <w:t>J. Barclay</w:t>
      </w:r>
    </w:p>
    <w:p w:rsidR="00000000" w:rsidRDefault="00C327DE"/>
    <w:p w:rsidR="00000000" w:rsidRDefault="00C327DE">
      <w:r>
        <w:t>RE:</w:t>
      </w:r>
      <w:r>
        <w:tab/>
      </w:r>
      <w:r>
        <w:tab/>
        <w:t>The expansion project</w:t>
      </w:r>
    </w:p>
    <w:p w:rsidR="00000000" w:rsidRDefault="00C327DE"/>
    <w:p w:rsidR="00000000" w:rsidRDefault="00C327DE">
      <w:pPr>
        <w:pBdr>
          <w:top w:val="double" w:sz="4" w:space="1" w:color="auto"/>
        </w:pBdr>
      </w:pPr>
    </w:p>
    <w:p w:rsidR="00000000" w:rsidRDefault="00C327DE">
      <w:pPr>
        <w:pBdr>
          <w:top w:val="double" w:sz="4" w:space="1" w:color="auto"/>
        </w:pBdr>
      </w:pPr>
      <w:r>
        <w:t xml:space="preserve">I’m sending this memo to share my thoughts on the expansion project we’re all working on. I’ve tried to identify as many of the “to-dos” as I could. I’m sure I’m missing things </w:t>
      </w:r>
      <w:r>
        <w:t>and I’m looking to each of you to lend your expertise to this process. We are taking a huge step forward in the evolution of the company and I’m pleased to be working with such a fine team of people.</w:t>
      </w:r>
    </w:p>
    <w:p w:rsidR="00000000" w:rsidRDefault="00C327DE">
      <w:pPr>
        <w:pBdr>
          <w:top w:val="double" w:sz="4" w:space="1" w:color="auto"/>
        </w:pBdr>
      </w:pPr>
    </w:p>
    <w:p w:rsidR="00000000" w:rsidRDefault="00C327DE">
      <w:pPr>
        <w:pBdr>
          <w:top w:val="double" w:sz="4" w:space="1" w:color="auto"/>
        </w:pBdr>
      </w:pPr>
      <w:r>
        <w:t>We’re going to have some long days ahead and I’m counti</w:t>
      </w:r>
      <w:r>
        <w:t>ng on all of you to continue to maintain a balance between work and home. We’re all in this for the long haul and the future has never looked brighter.</w:t>
      </w:r>
    </w:p>
    <w:p w:rsidR="00000000" w:rsidRDefault="00C327DE">
      <w:pPr>
        <w:pBdr>
          <w:top w:val="double" w:sz="4" w:space="1" w:color="auto"/>
        </w:pBdr>
      </w:pPr>
    </w:p>
    <w:p w:rsidR="00000000" w:rsidRDefault="00C327DE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The Project Team</w:t>
      </w:r>
    </w:p>
    <w:p w:rsidR="00000000" w:rsidRDefault="00C327DE"/>
    <w:p w:rsidR="00000000" w:rsidRDefault="00C327DE">
      <w:r>
        <w:t>I believe the project team needs a mix of internal and external people. I’d like to s</w:t>
      </w:r>
      <w:r>
        <w:t>ee it contain up to six employees and four outside consultants. This mix of internal and external people should provide the balance of viewpoints and expertise necessary for a project of this scope to succeed. I think it’s critical that the project manager</w:t>
      </w:r>
      <w:r>
        <w:t xml:space="preserve"> be an outsider—someone who is not influenced by the company’s day-to-day internal politics and agendas. We’ll need to give this person complete control over deadlines and milestones. However, I also want to have this group receive weekly status reports fr</w:t>
      </w:r>
      <w:r>
        <w:t>om the project manager so that we can ensure that our vision is not lost or mutated.</w:t>
      </w:r>
    </w:p>
    <w:p w:rsidR="00000000" w:rsidRDefault="00C327DE">
      <w:pPr>
        <w:numPr>
          <w:ins w:id="1" w:author="V &amp; M Goldenberg" w:date="1999-11-04T14:02:00Z"/>
        </w:numPr>
      </w:pPr>
    </w:p>
    <w:p w:rsidR="00000000" w:rsidRDefault="00C327DE">
      <w:r>
        <w:t>I’d like to suggest the following people from our organization:</w:t>
      </w:r>
    </w:p>
    <w:p w:rsidR="00000000" w:rsidRDefault="00C327DE"/>
    <w:p w:rsidR="00000000" w:rsidRDefault="00C327DE">
      <w:pPr>
        <w:ind w:left="720"/>
        <w:rPr>
          <w:lang w:val="fr-FR"/>
        </w:rPr>
      </w:pPr>
      <w:r>
        <w:rPr>
          <w:lang w:val="fr-FR"/>
        </w:rPr>
        <w:t>Elise Sechan, Manager, Information Technologies</w:t>
      </w:r>
    </w:p>
    <w:p w:rsidR="00000000" w:rsidRDefault="00C327DE">
      <w:pPr>
        <w:ind w:left="720"/>
      </w:pPr>
      <w:r>
        <w:t>Aileen MacElvoy, Director of Marketing</w:t>
      </w:r>
    </w:p>
    <w:p w:rsidR="00000000" w:rsidRDefault="00C327DE">
      <w:pPr>
        <w:ind w:left="720"/>
      </w:pPr>
      <w:r>
        <w:t>Ron Timmons, Senio</w:t>
      </w:r>
      <w:r>
        <w:t>r Buyer</w:t>
      </w:r>
    </w:p>
    <w:p w:rsidR="00000000" w:rsidRDefault="00C327DE">
      <w:pPr>
        <w:ind w:left="720"/>
      </w:pPr>
      <w:r>
        <w:t>Kim Leong, Customer Service Representative</w:t>
      </w:r>
    </w:p>
    <w:p w:rsidR="00000000" w:rsidRDefault="00C327DE"/>
    <w:p w:rsidR="00000000" w:rsidRDefault="00C327DE">
      <w:r>
        <w:t>I also want to find two people from the senior management team to join this project. I’d like you all to think about your peers and send me a note suggesting the ones you think could best support this ini</w:t>
      </w:r>
      <w:r>
        <w:t xml:space="preserve">tiative. </w:t>
      </w:r>
    </w:p>
    <w:p w:rsidR="00000000" w:rsidRDefault="00C327DE"/>
    <w:p w:rsidR="00000000" w:rsidRDefault="00C327DE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To-do list</w:t>
      </w:r>
    </w:p>
    <w:p w:rsidR="00000000" w:rsidRDefault="00C327DE"/>
    <w:p w:rsidR="00000000" w:rsidRDefault="00C327DE">
      <w:r>
        <w:t>Here are my initial thoughts on what we’ll need to do to make this plan work:</w:t>
      </w:r>
    </w:p>
    <w:p w:rsidR="00000000" w:rsidRDefault="00C327DE"/>
    <w:p w:rsidR="00000000" w:rsidRDefault="00C327DE">
      <w:r>
        <w:t>Assemble an internal team.</w:t>
      </w:r>
    </w:p>
    <w:p w:rsidR="00000000" w:rsidRDefault="00C327DE">
      <w:r>
        <w:t>Retain a professional project manager.</w:t>
      </w:r>
    </w:p>
    <w:p w:rsidR="00000000" w:rsidRDefault="00C327DE">
      <w:r>
        <w:t>Hire consultants to assist in market research, Web design, and business process analysis</w:t>
      </w:r>
      <w:r>
        <w:t>.</w:t>
      </w:r>
    </w:p>
    <w:p w:rsidR="00000000" w:rsidRDefault="00C327DE">
      <w:r>
        <w:t>Conduct market analysis and research to find the best markets to maximize profit and minimize risk.</w:t>
      </w:r>
    </w:p>
    <w:p w:rsidR="00000000" w:rsidRDefault="00C327DE">
      <w:r>
        <w:t>Draw up the preliminary plans for the expansion.</w:t>
      </w:r>
    </w:p>
    <w:p w:rsidR="00000000" w:rsidRDefault="00C327DE">
      <w:r>
        <w:t>Find the specifications for a Web initiative.</w:t>
      </w:r>
    </w:p>
    <w:p w:rsidR="00000000" w:rsidRDefault="00C327DE">
      <w:r>
        <w:t>Begin the RFP process to find an Internet Service Provider.</w:t>
      </w:r>
    </w:p>
    <w:p w:rsidR="00000000" w:rsidRDefault="00C327DE">
      <w:r>
        <w:t>Find items that require additional resources and funding.</w:t>
      </w:r>
    </w:p>
    <w:p w:rsidR="00000000" w:rsidRDefault="00C327DE">
      <w:r>
        <w:t>Establish project milestones.</w:t>
      </w:r>
    </w:p>
    <w:p w:rsidR="00000000" w:rsidRDefault="00C327DE">
      <w:r>
        <w:t>Draw up contingency plans.</w:t>
      </w:r>
    </w:p>
    <w:p w:rsidR="00000000" w:rsidRDefault="00C327DE">
      <w:r>
        <w:t>Notify our vendors of the potential for increased inventory.</w:t>
      </w:r>
    </w:p>
    <w:p w:rsidR="00000000" w:rsidRDefault="00C327DE">
      <w:r>
        <w:t>Find key business processes that need modification.</w:t>
      </w:r>
    </w:p>
    <w:p w:rsidR="00000000" w:rsidRDefault="00C327DE">
      <w:r>
        <w:lastRenderedPageBreak/>
        <w:t>Project additional headcoun</w:t>
      </w:r>
      <w:r>
        <w:t>t.</w:t>
      </w:r>
    </w:p>
    <w:p w:rsidR="00000000" w:rsidRDefault="00C327DE">
      <w:r>
        <w:t xml:space="preserve">Set target dates for hiring new people </w:t>
      </w:r>
    </w:p>
    <w:p w:rsidR="00000000" w:rsidRDefault="00C327DE">
      <w:r>
        <w:t>Request that Human Resources begin a recruiting process.</w:t>
      </w:r>
    </w:p>
    <w:p w:rsidR="00000000" w:rsidRDefault="00C327DE">
      <w:r>
        <w:t>Design an incentive plan.</w:t>
      </w:r>
    </w:p>
    <w:p w:rsidR="00000000" w:rsidRDefault="00C327DE">
      <w:r>
        <w:t>Build a preliminary Web site.</w:t>
      </w:r>
    </w:p>
    <w:p w:rsidR="00000000" w:rsidRDefault="00C327DE">
      <w:r>
        <w:t>Create Sales material and a rollout plan.</w:t>
      </w:r>
    </w:p>
    <w:p w:rsidR="00000000" w:rsidRDefault="00C327DE">
      <w:r>
        <w:t>Develop a training program and documentation.</w:t>
      </w:r>
    </w:p>
    <w:p w:rsidR="00000000" w:rsidRDefault="00C327DE">
      <w:r>
        <w:t>Create a new</w:t>
      </w:r>
      <w:r>
        <w:t xml:space="preserve"> identity and marketing material.</w:t>
      </w:r>
    </w:p>
    <w:p w:rsidR="00000000" w:rsidRDefault="00C327DE">
      <w:r>
        <w:t>Create a presentation for potential investors.</w:t>
      </w:r>
    </w:p>
    <w:sectPr w:rsidR="0000000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242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37075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E4703DE"/>
    <w:multiLevelType w:val="multilevel"/>
    <w:tmpl w:val="1A42B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7B106E"/>
    <w:multiLevelType w:val="multilevel"/>
    <w:tmpl w:val="1C9A8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E522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0810C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C040AE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7DE"/>
    <w:rsid w:val="00C3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3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color w:val="000000"/>
    </w:rPr>
  </w:style>
  <w:style w:type="paragraph" w:styleId="NormalWeb">
    <w:name w:val="Normal (Web)"/>
    <w:basedOn w:val="Normal"/>
    <w:pPr>
      <w:spacing w:before="100" w:after="100"/>
    </w:pPr>
    <w:rPr>
      <w:color w:val="000080"/>
      <w:sz w:val="24"/>
    </w:rPr>
  </w:style>
  <w:style w:type="paragraph" w:styleId="BodyTextIndent">
    <w:name w:val="Body Text Indent"/>
    <w:basedOn w:val="Normal"/>
    <w:semiHidden/>
    <w:pPr>
      <w:ind w:left="4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3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color w:val="000000"/>
    </w:rPr>
  </w:style>
  <w:style w:type="paragraph" w:styleId="NormalWeb">
    <w:name w:val="Normal (Web)"/>
    <w:basedOn w:val="Normal"/>
    <w:pPr>
      <w:spacing w:before="100" w:after="100"/>
    </w:pPr>
    <w:rPr>
      <w:color w:val="000080"/>
      <w:sz w:val="24"/>
    </w:rPr>
  </w:style>
  <w:style w:type="paragraph" w:styleId="BodyTextIndent">
    <w:name w:val="Body Text Indent"/>
    <w:basedOn w:val="Normal"/>
    <w:semiHidden/>
    <w:pPr>
      <w:ind w:left="4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 Expansion Progress Report</vt:lpstr>
    </vt:vector>
  </TitlesOfParts>
  <Company>Course Technology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Outlander Spices Expansion Progress Report</dc:title>
  <dc:subject/>
  <dc:creator>Caryl Bahner-Guhin</dc:creator>
  <cp:keywords/>
  <cp:lastModifiedBy>Roddo</cp:lastModifiedBy>
  <cp:revision>2</cp:revision>
  <cp:lastPrinted>1999-10-29T12:27:00Z</cp:lastPrinted>
  <dcterms:created xsi:type="dcterms:W3CDTF">2013-05-29T19:35:00Z</dcterms:created>
  <dcterms:modified xsi:type="dcterms:W3CDTF">2013-05-29T19:35:00Z</dcterms:modified>
</cp:coreProperties>
</file>